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8A9A60F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Pr="00D25B65">
        <w:rPr>
          <w:rFonts w:ascii="Cambria" w:eastAsia="Times New Roman" w:hAnsi="Cambria" w:cs="Arial"/>
          <w:bCs/>
          <w:i/>
          <w:iCs/>
          <w:lang w:eastAsia="pl-PL"/>
        </w:rPr>
        <w:t>Wykonywanie usług z zakresu gospodarki leśnej na</w:t>
      </w:r>
      <w:r w:rsidR="00772D93">
        <w:rPr>
          <w:rFonts w:ascii="Cambria" w:eastAsia="Times New Roman" w:hAnsi="Cambria" w:cs="Arial"/>
          <w:bCs/>
          <w:i/>
          <w:iCs/>
          <w:lang w:eastAsia="pl-PL"/>
        </w:rPr>
        <w:t xml:space="preserve"> terenie Nadleśnictwa Komańcza w roku 2026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bookmarkStart w:id="0" w:name="_GoBack"/>
      <w:bookmarkEnd w:id="0"/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43743043"/>
      <w:bookmarkStart w:id="8" w:name="_Hlk43743063"/>
      <w:bookmarkStart w:id="9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10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7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8"/>
      <w:bookmarkEnd w:id="10"/>
    </w:p>
    <w:bookmarkEnd w:id="9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25F19" w14:textId="77777777" w:rsidR="00881D80" w:rsidRDefault="00881D80" w:rsidP="00A2664D">
      <w:pPr>
        <w:spacing w:after="0" w:line="240" w:lineRule="auto"/>
      </w:pPr>
      <w:r>
        <w:separator/>
      </w:r>
    </w:p>
  </w:endnote>
  <w:endnote w:type="continuationSeparator" w:id="0">
    <w:p w14:paraId="3491EACE" w14:textId="77777777" w:rsidR="00881D80" w:rsidRDefault="00881D80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EF05C" w14:textId="77777777" w:rsidR="00881D80" w:rsidRDefault="00881D80" w:rsidP="00A2664D">
      <w:pPr>
        <w:spacing w:after="0" w:line="240" w:lineRule="auto"/>
      </w:pPr>
      <w:r>
        <w:separator/>
      </w:r>
    </w:p>
  </w:footnote>
  <w:footnote w:type="continuationSeparator" w:id="0">
    <w:p w14:paraId="7CAB28F1" w14:textId="77777777" w:rsidR="00881D80" w:rsidRDefault="00881D80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644CB461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ins w:id="2" w:author="JiW" w:date="2025-10-27T10:50:00Z">
        <w:r w:rsidR="000771BE">
          <w:rPr>
            <w:rFonts w:ascii="Cambria" w:hAnsi="Cambria" w:cs="Arial"/>
            <w:sz w:val="16"/>
            <w:szCs w:val="16"/>
          </w:rPr>
          <w:t xml:space="preserve"> osoby fizycznej lub praw</w:t>
        </w:r>
      </w:ins>
      <w:ins w:id="3" w:author="JiW" w:date="2025-10-27T10:51:00Z">
        <w:r w:rsidR="000771BE">
          <w:rPr>
            <w:rFonts w:ascii="Cambria" w:hAnsi="Cambria" w:cs="Arial"/>
            <w:sz w:val="16"/>
            <w:szCs w:val="16"/>
          </w:rPr>
          <w:t xml:space="preserve">nej, </w:t>
        </w:r>
      </w:ins>
      <w:r w:rsidRPr="00DE47FC">
        <w:rPr>
          <w:rFonts w:ascii="Cambria" w:hAnsi="Cambria" w:cs="Arial"/>
          <w:sz w:val="16"/>
          <w:szCs w:val="16"/>
        </w:rPr>
        <w:t> podmiotu</w:t>
      </w:r>
      <w:ins w:id="4" w:author="JiW" w:date="2025-10-27T10:51:00Z">
        <w:r w:rsidR="000771BE">
          <w:rPr>
            <w:rFonts w:ascii="Cambria" w:hAnsi="Cambria" w:cs="Arial"/>
            <w:sz w:val="16"/>
            <w:szCs w:val="16"/>
          </w:rPr>
          <w:t xml:space="preserve"> lub organu</w:t>
        </w:r>
      </w:ins>
      <w:r w:rsidRPr="00DE47FC">
        <w:rPr>
          <w:rFonts w:ascii="Cambria" w:hAnsi="Cambria" w:cs="Arial"/>
          <w:sz w:val="16"/>
          <w:szCs w:val="16"/>
        </w:rPr>
        <w:t>, o który</w:t>
      </w:r>
      <w:ins w:id="5" w:author="JiW" w:date="2025-10-27T10:51:00Z">
        <w:r w:rsidR="000771BE">
          <w:rPr>
            <w:rFonts w:ascii="Cambria" w:hAnsi="Cambria" w:cs="Arial"/>
            <w:sz w:val="16"/>
            <w:szCs w:val="16"/>
          </w:rPr>
          <w:t>ch</w:t>
        </w:r>
      </w:ins>
      <w:del w:id="6" w:author="JiW" w:date="2025-10-27T10:51:00Z">
        <w:r w:rsidRPr="00DE47FC" w:rsidDel="000771BE">
          <w:rPr>
            <w:rFonts w:ascii="Cambria" w:hAnsi="Cambria" w:cs="Arial"/>
            <w:sz w:val="16"/>
            <w:szCs w:val="16"/>
          </w:rPr>
          <w:delText>m</w:delText>
        </w:r>
      </w:del>
      <w:r w:rsidRPr="00DE47FC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1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W">
    <w15:presenceInfo w15:providerId="None" w15:userId="Ji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4272D"/>
    <w:rsid w:val="000771BE"/>
    <w:rsid w:val="000E7191"/>
    <w:rsid w:val="0012672A"/>
    <w:rsid w:val="00137DE0"/>
    <w:rsid w:val="00187069"/>
    <w:rsid w:val="001D2114"/>
    <w:rsid w:val="002016D4"/>
    <w:rsid w:val="002207FF"/>
    <w:rsid w:val="00283EB3"/>
    <w:rsid w:val="002C25AB"/>
    <w:rsid w:val="002C494C"/>
    <w:rsid w:val="002E4C20"/>
    <w:rsid w:val="00307223"/>
    <w:rsid w:val="003B1BAE"/>
    <w:rsid w:val="00484ABC"/>
    <w:rsid w:val="005336A1"/>
    <w:rsid w:val="005470E1"/>
    <w:rsid w:val="005D54F1"/>
    <w:rsid w:val="00650830"/>
    <w:rsid w:val="00687160"/>
    <w:rsid w:val="006A7A17"/>
    <w:rsid w:val="006B1D4D"/>
    <w:rsid w:val="006B6BBC"/>
    <w:rsid w:val="00705951"/>
    <w:rsid w:val="00707124"/>
    <w:rsid w:val="007647D3"/>
    <w:rsid w:val="00772D93"/>
    <w:rsid w:val="007E6687"/>
    <w:rsid w:val="00881D80"/>
    <w:rsid w:val="008C1B49"/>
    <w:rsid w:val="0090212F"/>
    <w:rsid w:val="009E1213"/>
    <w:rsid w:val="009F1ADE"/>
    <w:rsid w:val="00A13059"/>
    <w:rsid w:val="00A21C72"/>
    <w:rsid w:val="00A2664D"/>
    <w:rsid w:val="00BA0141"/>
    <w:rsid w:val="00BB6203"/>
    <w:rsid w:val="00C32FDE"/>
    <w:rsid w:val="00C73C0B"/>
    <w:rsid w:val="00D25B65"/>
    <w:rsid w:val="00D25D31"/>
    <w:rsid w:val="00DC71F7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Iwona Swat - Nadleśnictwo Komańcza</cp:lastModifiedBy>
  <cp:revision>20</cp:revision>
  <dcterms:created xsi:type="dcterms:W3CDTF">2022-06-26T18:30:00Z</dcterms:created>
  <dcterms:modified xsi:type="dcterms:W3CDTF">2025-11-07T06:55:00Z</dcterms:modified>
</cp:coreProperties>
</file>